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7E209612" w:rsidR="00C57FA5" w:rsidRPr="00A8604D" w:rsidRDefault="00C57FA5">
      <w:pPr>
        <w:jc w:val="center"/>
        <w:rPr>
          <w:rFonts w:ascii="Cambria" w:hAnsi="Cambria"/>
          <w:b/>
          <w:bCs/>
          <w:sz w:val="22"/>
          <w:szCs w:val="22"/>
        </w:rPr>
      </w:pPr>
      <w:del w:id="0" w:author="DELL" w:date="2024-10-15T08:14:00Z" w16du:dateUtc="2024-10-15T06:14:00Z">
        <w:r w:rsidRPr="00A8604D" w:rsidDel="00996C4D">
          <w:rPr>
            <w:rFonts w:ascii="Cambria" w:hAnsi="Cambria"/>
            <w:b/>
            <w:bCs/>
            <w:sz w:val="22"/>
            <w:szCs w:val="22"/>
          </w:rPr>
          <w:delText xml:space="preserve">…………………. </w:delText>
        </w:r>
      </w:del>
      <w:ins w:id="1" w:author="DELL" w:date="2024-10-15T08:14:00Z" w16du:dateUtc="2024-10-15T06:14:00Z">
        <w:r w:rsidR="00996C4D">
          <w:rPr>
            <w:rFonts w:ascii="Cambria" w:hAnsi="Cambria"/>
            <w:b/>
            <w:bCs/>
            <w:sz w:val="22"/>
            <w:szCs w:val="22"/>
          </w:rPr>
          <w:t>Tótkomlós Város</w:t>
        </w:r>
        <w:r w:rsidR="00996C4D" w:rsidRPr="00A8604D">
          <w:rPr>
            <w:rFonts w:ascii="Cambria" w:hAnsi="Cambria"/>
            <w:b/>
            <w:bCs/>
            <w:sz w:val="22"/>
            <w:szCs w:val="22"/>
          </w:rPr>
          <w:t xml:space="preserve"> </w:t>
        </w:r>
      </w:ins>
      <w:r w:rsidRPr="00A8604D">
        <w:rPr>
          <w:rFonts w:ascii="Cambria" w:hAnsi="Cambria"/>
          <w:b/>
          <w:bCs/>
          <w:sz w:val="22"/>
          <w:szCs w:val="22"/>
        </w:rPr>
        <w:t xml:space="preserve">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D8D294D"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BF544E">
        <w:rPr>
          <w:rFonts w:ascii="Cambria" w:hAnsi="Cambria"/>
          <w:b/>
          <w:bCs/>
          <w:sz w:val="22"/>
          <w:szCs w:val="22"/>
        </w:rPr>
        <w:t>5</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BA807F9"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BF544E">
        <w:rPr>
          <w:rFonts w:ascii="Cambria" w:hAnsi="Cambria"/>
          <w:b/>
          <w:bCs/>
          <w:sz w:val="22"/>
          <w:szCs w:val="22"/>
        </w:rPr>
        <w:t>6</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r w:rsidRPr="00903F74">
        <w:rPr>
          <w:rFonts w:ascii="Cambria" w:hAnsi="Cambria"/>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749B9356"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BF544E">
        <w:rPr>
          <w:rFonts w:ascii="Cambria" w:hAnsi="Cambria"/>
          <w:sz w:val="22"/>
          <w:szCs w:val="22"/>
        </w:rPr>
        <w:t>4</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BF544E">
        <w:rPr>
          <w:rFonts w:ascii="Cambria" w:hAnsi="Cambria"/>
          <w:sz w:val="22"/>
          <w:szCs w:val="22"/>
        </w:rPr>
        <w:t>5</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BF544E">
        <w:rPr>
          <w:rFonts w:ascii="Cambria" w:hAnsi="Cambria"/>
          <w:sz w:val="22"/>
          <w:szCs w:val="22"/>
        </w:rPr>
        <w:t>5</w:t>
      </w:r>
      <w:r w:rsidRPr="00A8604D">
        <w:rPr>
          <w:rFonts w:ascii="Cambria" w:hAnsi="Cambria"/>
          <w:sz w:val="22"/>
          <w:szCs w:val="22"/>
        </w:rPr>
        <w:t>/</w:t>
      </w:r>
      <w:r w:rsidR="003B2FD5" w:rsidRPr="00A8604D">
        <w:rPr>
          <w:rFonts w:ascii="Cambria" w:hAnsi="Cambria"/>
          <w:sz w:val="22"/>
          <w:szCs w:val="22"/>
        </w:rPr>
        <w:t>202</w:t>
      </w:r>
      <w:r w:rsidR="00BF544E">
        <w:rPr>
          <w:rFonts w:ascii="Cambria" w:hAnsi="Cambria"/>
          <w:sz w:val="22"/>
          <w:szCs w:val="22"/>
        </w:rPr>
        <w:t>6</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632C7A6A"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BF544E">
        <w:rPr>
          <w:rFonts w:ascii="Cambria" w:hAnsi="Cambria"/>
          <w:snapToGrid w:val="0"/>
          <w:sz w:val="22"/>
          <w:szCs w:val="22"/>
        </w:rPr>
        <w:t>4</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BF544E">
        <w:rPr>
          <w:rFonts w:ascii="Cambria" w:hAnsi="Cambria"/>
          <w:snapToGrid w:val="0"/>
          <w:sz w:val="22"/>
          <w:szCs w:val="22"/>
        </w:rPr>
        <w:t>5</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2AAC4632" w:rsidR="00C57FA5" w:rsidRDefault="00C57FA5">
      <w:pPr>
        <w:jc w:val="both"/>
        <w:rPr>
          <w:rFonts w:ascii="Cambria" w:hAnsi="Cambria"/>
          <w:b/>
          <w:bCs/>
          <w:sz w:val="22"/>
          <w:szCs w:val="22"/>
        </w:rPr>
      </w:pPr>
    </w:p>
    <w:p w14:paraId="2E0DB3B9" w14:textId="77777777" w:rsidR="00A2197D" w:rsidRPr="00A8604D" w:rsidRDefault="00A2197D">
      <w:pPr>
        <w:jc w:val="both"/>
        <w:rPr>
          <w:rFonts w:ascii="Cambria" w:hAnsi="Cambria"/>
          <w:b/>
          <w:bCs/>
          <w:sz w:val="22"/>
          <w:szCs w:val="22"/>
        </w:rPr>
      </w:pPr>
    </w:p>
    <w:p w14:paraId="06D36085" w14:textId="77777777" w:rsidR="002D2E9A" w:rsidRDefault="002D2E9A">
      <w:pPr>
        <w:jc w:val="both"/>
        <w:rPr>
          <w:rFonts w:ascii="Cambria" w:hAnsi="Cambria"/>
          <w:b/>
          <w:bCs/>
          <w:sz w:val="22"/>
          <w:szCs w:val="22"/>
        </w:rPr>
      </w:pPr>
    </w:p>
    <w:p w14:paraId="261D0CDB" w14:textId="77777777" w:rsidR="002D2E9A" w:rsidRDefault="002D2E9A">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A8604D" w:rsidRDefault="00343DF8" w:rsidP="00585DDE">
      <w:pPr>
        <w:jc w:val="center"/>
        <w:rPr>
          <w:rFonts w:ascii="Cambria" w:hAnsi="Cambria"/>
          <w:sz w:val="22"/>
          <w:szCs w:val="22"/>
        </w:rPr>
      </w:pPr>
      <w:hyperlink r:id="rId8" w:history="1">
        <w:r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w:t>
      </w:r>
      <w:proofErr w:type="spellStart"/>
      <w:r w:rsidRPr="00A8604D">
        <w:rPr>
          <w:rFonts w:ascii="Cambria" w:hAnsi="Cambria"/>
          <w:sz w:val="22"/>
          <w:szCs w:val="22"/>
        </w:rPr>
        <w:t>jelszavukat</w:t>
      </w:r>
      <w:proofErr w:type="spellEnd"/>
      <w:r w:rsidRPr="00A8604D">
        <w:rPr>
          <w:rFonts w:ascii="Cambria" w:hAnsi="Cambria"/>
          <w:sz w:val="22"/>
          <w:szCs w:val="22"/>
        </w:rPr>
        <w:t xml:space="preserve">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BB84A"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EF070D">
        <w:rPr>
          <w:rFonts w:ascii="Cambria" w:hAnsi="Cambria"/>
          <w:b/>
          <w:bCs/>
          <w:sz w:val="22"/>
          <w:szCs w:val="22"/>
        </w:rPr>
        <w:t>2024. december 4.</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7BFE0D4"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5B886FC5"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w:t>
      </w:r>
      <w:r w:rsidR="005E72D3">
        <w:rPr>
          <w:rFonts w:ascii="Cambria" w:hAnsi="Cambria"/>
          <w:sz w:val="22"/>
          <w:szCs w:val="22"/>
        </w:rPr>
        <w:t xml:space="preserve"> </w:t>
      </w:r>
      <w:r w:rsidRPr="00A8604D">
        <w:rPr>
          <w:rFonts w:ascii="Cambria" w:hAnsi="Cambria"/>
          <w:sz w:val="22"/>
          <w:szCs w:val="22"/>
        </w:rPr>
        <w: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lastRenderedPageBreak/>
        <w:t xml:space="preserve">- </w:t>
      </w:r>
      <w:proofErr w:type="spellStart"/>
      <w:r w:rsidRPr="00A8604D">
        <w:rPr>
          <w:rFonts w:ascii="Cambria" w:hAnsi="Cambria"/>
          <w:iCs/>
          <w:sz w:val="22"/>
          <w:szCs w:val="22"/>
        </w:rPr>
        <w:t>aa</w:t>
      </w:r>
      <w:proofErr w:type="spellEnd"/>
      <w:r w:rsidRPr="00A8604D">
        <w:rPr>
          <w:rFonts w:ascii="Cambria" w:hAnsi="Cambria"/>
          <w:iCs/>
          <w:sz w:val="22"/>
          <w:szCs w:val="22"/>
        </w:rPr>
        <w:t xml:space="preserve">) </w:t>
      </w:r>
      <w:r w:rsidRPr="00A8604D">
        <w:rPr>
          <w:rFonts w:ascii="Cambria" w:hAnsi="Cambria"/>
          <w:sz w:val="22"/>
          <w:szCs w:val="22"/>
        </w:rPr>
        <w:t xml:space="preserve">a személyi jövedelemadóról szóló 1995. évi CXVII. törvény (a továbbiakban: </w:t>
      </w:r>
      <w:proofErr w:type="spellStart"/>
      <w:r w:rsidRPr="00A8604D">
        <w:rPr>
          <w:rFonts w:ascii="Cambria" w:hAnsi="Cambria"/>
          <w:sz w:val="22"/>
          <w:szCs w:val="22"/>
        </w:rPr>
        <w:t>Szjatv</w:t>
      </w:r>
      <w:proofErr w:type="spellEnd"/>
      <w:r w:rsidRPr="00A8604D">
        <w:rPr>
          <w:rFonts w:ascii="Cambria" w:hAnsi="Cambria"/>
          <w:sz w:val="22"/>
          <w:szCs w:val="22"/>
        </w:rPr>
        <w:t>.)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w:t>
      </w:r>
      <w:proofErr w:type="spellStart"/>
      <w:r w:rsidRPr="00A8604D">
        <w:rPr>
          <w:rFonts w:ascii="Cambria" w:hAnsi="Cambria"/>
          <w:sz w:val="22"/>
          <w:szCs w:val="22"/>
        </w:rPr>
        <w:t>Szjatv</w:t>
      </w:r>
      <w:proofErr w:type="spellEnd"/>
      <w:r w:rsidRPr="00A8604D">
        <w:rPr>
          <w:rFonts w:ascii="Cambria" w:hAnsi="Cambria"/>
          <w:sz w:val="22"/>
          <w:szCs w:val="22"/>
        </w:rPr>
        <w:t>.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w:t>
      </w:r>
      <w:proofErr w:type="spellStart"/>
      <w:r w:rsidRPr="002A1601">
        <w:rPr>
          <w:rFonts w:ascii="Cambria" w:hAnsi="Cambria" w:cs="Arial"/>
          <w:sz w:val="22"/>
          <w:szCs w:val="22"/>
        </w:rPr>
        <w:t>Szjatv</w:t>
      </w:r>
      <w:proofErr w:type="spellEnd"/>
      <w:r w:rsidRPr="002A1601">
        <w:rPr>
          <w:rFonts w:ascii="Cambria" w:hAnsi="Cambria" w:cs="Arial"/>
          <w:sz w:val="22"/>
          <w:szCs w:val="22"/>
        </w:rPr>
        <w:t xml:space="preserve">.-ben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2A1601">
        <w:rPr>
          <w:rFonts w:ascii="Cambria" w:hAnsi="Cambria" w:cs="Arial"/>
          <w:sz w:val="22"/>
          <w:szCs w:val="22"/>
        </w:rPr>
        <w:t>Szjatv</w:t>
      </w:r>
      <w:proofErr w:type="spellEnd"/>
      <w:r w:rsidRPr="002A1601">
        <w:rPr>
          <w:rFonts w:ascii="Cambria" w:hAnsi="Cambria" w:cs="Arial"/>
          <w:sz w:val="22"/>
          <w:szCs w:val="22"/>
        </w:rPr>
        <w:t>. szerint elismert költségnek minősülő igazolt kiadásokkal, ennek hiányában a bevétel 40%-</w:t>
      </w:r>
      <w:proofErr w:type="spellStart"/>
      <w:r w:rsidRPr="002A1601">
        <w:rPr>
          <w:rFonts w:ascii="Cambria" w:hAnsi="Cambria" w:cs="Arial"/>
          <w:sz w:val="22"/>
          <w:szCs w:val="22"/>
        </w:rPr>
        <w:t>ával</w:t>
      </w:r>
      <w:proofErr w:type="spellEnd"/>
      <w:r w:rsidRPr="002A1601">
        <w:rPr>
          <w:rFonts w:ascii="Cambria" w:hAnsi="Cambria" w:cs="Arial"/>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 xml:space="preserve">z </w:t>
      </w:r>
      <w:proofErr w:type="spellStart"/>
      <w:r w:rsidR="008C70A7">
        <w:rPr>
          <w:rFonts w:ascii="Cambria" w:hAnsi="Cambria"/>
          <w:sz w:val="22"/>
          <w:szCs w:val="22"/>
        </w:rPr>
        <w:t>Szjatv</w:t>
      </w:r>
      <w:proofErr w:type="spellEnd"/>
      <w:r w:rsidR="008C70A7">
        <w:rPr>
          <w:rFonts w:ascii="Cambria" w:hAnsi="Cambria"/>
          <w:sz w:val="22"/>
          <w:szCs w:val="22"/>
        </w:rPr>
        <w:t>.</w:t>
      </w:r>
      <w:r w:rsidR="00BD32C3">
        <w:rPr>
          <w:rFonts w:ascii="Cambria" w:hAnsi="Cambria"/>
          <w:sz w:val="22"/>
          <w:szCs w:val="22"/>
        </w:rPr>
        <w:t xml:space="preserve"> alapján adómentes bevétel</w:t>
      </w:r>
    </w:p>
    <w:p w14:paraId="5CC2AB8B" w14:textId="44AC05E3"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lastRenderedPageBreak/>
        <w:t xml:space="preserve">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 eladása, valamint 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ingatlanon fennálló vagyoni értékű jog átruházása esetén az eladott ingatlan, illetve átruházott vagyoni értékű jog ellenértékének</w:t>
      </w:r>
      <w:r w:rsidRPr="00A8604D">
        <w:rPr>
          <w:rFonts w:ascii="Cambria" w:hAnsi="Cambria"/>
          <w:snapToGrid w:val="0"/>
          <w:sz w:val="22"/>
          <w:szCs w:val="22"/>
        </w:rPr>
        <w:t xml:space="preserve">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w:t>
      </w:r>
      <w:proofErr w:type="spellStart"/>
      <w:r w:rsidRPr="00EF6B33">
        <w:rPr>
          <w:rFonts w:ascii="Cambria" w:hAnsi="Cambria"/>
          <w:sz w:val="22"/>
          <w:szCs w:val="22"/>
        </w:rPr>
        <w:t>Szjatv</w:t>
      </w:r>
      <w:proofErr w:type="spellEnd"/>
      <w:r w:rsidRPr="00EF6B33">
        <w:rPr>
          <w:rFonts w:ascii="Cambria" w:hAnsi="Cambria"/>
          <w:sz w:val="22"/>
          <w:szCs w:val="22"/>
        </w:rPr>
        <w:t xml:space="preserve">.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34490FBF" w14:textId="77777777" w:rsidR="00BF544E" w:rsidRDefault="00BF544E" w:rsidP="00BF544E">
      <w:pPr>
        <w:ind w:left="284"/>
        <w:jc w:val="both"/>
        <w:rPr>
          <w:rStyle w:val="Hiperhivatkozs"/>
          <w:sz w:val="22"/>
          <w:szCs w:val="22"/>
        </w:rPr>
      </w:pPr>
      <w:hyperlink r:id="rId9" w:history="1">
        <w:r w:rsidRPr="00B56CCD">
          <w:rPr>
            <w:rStyle w:val="Hiperhivatkozs"/>
          </w:rPr>
          <w:t>https://emet.gov.hu/app/uploads/2024/04/Adatkezelesi-tajekoztato-Palyazatokhoz-es-tamogatasokhoz-kapcsolodo-adatkezelesrol_2024_0415.pdf</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05385113"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EF070D" w:rsidRPr="00EF070D">
        <w:rPr>
          <w:rFonts w:ascii="Cambria" w:hAnsi="Cambria"/>
          <w:b/>
          <w:sz w:val="22"/>
          <w:szCs w:val="22"/>
        </w:rPr>
        <w:t>2025. január 6.</w:t>
      </w:r>
      <w:r w:rsidR="00EF070D">
        <w:rPr>
          <w:rFonts w:ascii="Cambria" w:hAnsi="Cambria"/>
          <w:sz w:val="22"/>
          <w:szCs w:val="22"/>
        </w:rPr>
        <w:t xml:space="preserve"> </w:t>
      </w:r>
      <w:r w:rsidR="007B069D">
        <w:rPr>
          <w:rFonts w:ascii="Cambria" w:hAnsi="Cambria"/>
          <w:sz w:val="22"/>
          <w:szCs w:val="22"/>
        </w:rPr>
        <w:t>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E85266" w:rsidRPr="00A34EFB">
        <w:rPr>
          <w:rFonts w:ascii="Cambria" w:hAnsi="Cambria"/>
          <w:sz w:val="22"/>
          <w:szCs w:val="22"/>
        </w:rPr>
        <w:t>:</w:t>
      </w:r>
      <w:r w:rsidR="00376F0A" w:rsidRPr="00A34EFB">
        <w:rPr>
          <w:rFonts w:ascii="Cambria" w:hAnsi="Cambria"/>
          <w:sz w:val="22"/>
          <w:szCs w:val="22"/>
        </w:rPr>
        <w:t xml:space="preserve"> </w:t>
      </w:r>
      <w:r w:rsidR="00E85266" w:rsidRPr="00A34EFB">
        <w:rPr>
          <w:rFonts w:ascii="Cambria" w:hAnsi="Cambria"/>
          <w:sz w:val="22"/>
          <w:szCs w:val="22"/>
        </w:rPr>
        <w:t>…..</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lastRenderedPageBreak/>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240DB36C" w:rsidR="00C57FA5" w:rsidRPr="002F1025"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w:t>
      </w:r>
      <w:r w:rsidRPr="002F1025">
        <w:rPr>
          <w:rFonts w:ascii="Cambria" w:hAnsi="Cambria" w:cs="Arial"/>
          <w:b/>
          <w:bCs/>
          <w:sz w:val="22"/>
          <w:szCs w:val="22"/>
        </w:rPr>
        <w:t>kifogást eljárásjogi jogszabálysértésre történő hivatkozással, a döntésről szóló értesítés kézhezvételét követő 5 napon belül lehet benyújtani az illetékes önkormányzat jegyzőjénél</w:t>
      </w:r>
      <w:r w:rsidR="00BF544E" w:rsidRPr="00A34EFB">
        <w:rPr>
          <w:rFonts w:ascii="Cambria" w:hAnsi="Cambria" w:cs="Arial"/>
          <w:b/>
          <w:bCs/>
          <w:sz w:val="22"/>
          <w:szCs w:val="22"/>
        </w:rPr>
        <w:t xml:space="preserve">, </w:t>
      </w:r>
      <w:r w:rsidR="001A5DD3" w:rsidRPr="00A34EFB">
        <w:rPr>
          <w:rFonts w:ascii="Cambria" w:hAnsi="Cambria" w:cs="Arial"/>
          <w:b/>
          <w:bCs/>
          <w:sz w:val="22"/>
          <w:szCs w:val="22"/>
        </w:rPr>
        <w:t>aki érdem</w:t>
      </w:r>
      <w:r w:rsidR="00FD7006" w:rsidRPr="00A34EFB">
        <w:rPr>
          <w:rFonts w:ascii="Cambria" w:hAnsi="Cambria" w:cs="Arial"/>
          <w:b/>
          <w:bCs/>
          <w:sz w:val="22"/>
          <w:szCs w:val="22"/>
        </w:rPr>
        <w:t>ben</w:t>
      </w:r>
      <w:r w:rsidR="001A5DD3" w:rsidRPr="00A34EFB">
        <w:rPr>
          <w:rFonts w:ascii="Cambria" w:hAnsi="Cambria" w:cs="Arial"/>
          <w:b/>
          <w:bCs/>
          <w:sz w:val="22"/>
          <w:szCs w:val="22"/>
        </w:rPr>
        <w:t xml:space="preserve"> megvizsgálja a kifogást és dönt arról.</w:t>
      </w:r>
      <w:r w:rsidR="001A5DD3" w:rsidRPr="002F1025">
        <w:rPr>
          <w:rFonts w:ascii="Cambria" w:hAnsi="Cambria" w:cs="Arial"/>
          <w:b/>
          <w:bCs/>
          <w:sz w:val="22"/>
          <w:szCs w:val="22"/>
        </w:rPr>
        <w:t xml:space="preserve"> </w:t>
      </w:r>
      <w:r w:rsidRPr="002F1025">
        <w:rPr>
          <w:rFonts w:ascii="Cambria" w:hAnsi="Cambria" w:cs="Arial"/>
          <w:b/>
          <w:bCs/>
          <w:sz w:val="22"/>
          <w:szCs w:val="22"/>
        </w:rPr>
        <w:t>A felmerült kifogás beérkezés</w:t>
      </w:r>
      <w:r w:rsidR="0096454B" w:rsidRPr="002F1025">
        <w:rPr>
          <w:rFonts w:ascii="Cambria" w:hAnsi="Cambria" w:cs="Arial"/>
          <w:b/>
          <w:bCs/>
          <w:sz w:val="22"/>
          <w:szCs w:val="22"/>
        </w:rPr>
        <w:t>é</w:t>
      </w:r>
      <w:r w:rsidRPr="002F1025">
        <w:rPr>
          <w:rFonts w:ascii="Cambria" w:hAnsi="Cambria" w:cs="Arial"/>
          <w:b/>
          <w:bCs/>
          <w:sz w:val="22"/>
          <w:szCs w:val="22"/>
        </w:rPr>
        <w:t>t követő 5 napon belül az önkormányzat jegyzőjének értesítenie kell a</w:t>
      </w:r>
      <w:r w:rsidR="00DF5D5F" w:rsidRPr="002F1025">
        <w:rPr>
          <w:rFonts w:ascii="Cambria" w:hAnsi="Cambria" w:cs="Arial"/>
          <w:b/>
          <w:bCs/>
          <w:sz w:val="22"/>
          <w:szCs w:val="22"/>
        </w:rPr>
        <w:t>z</w:t>
      </w:r>
      <w:r w:rsidRPr="002F1025">
        <w:rPr>
          <w:rFonts w:ascii="Cambria" w:hAnsi="Cambria" w:cs="Arial"/>
          <w:b/>
          <w:bCs/>
          <w:sz w:val="22"/>
          <w:szCs w:val="22"/>
        </w:rPr>
        <w:t xml:space="preserve"> </w:t>
      </w:r>
      <w:r w:rsidR="00343DF8" w:rsidRPr="002F1025">
        <w:rPr>
          <w:rFonts w:ascii="Cambria" w:hAnsi="Cambria"/>
          <w:b/>
          <w:sz w:val="22"/>
          <w:szCs w:val="22"/>
        </w:rPr>
        <w:t>NKTK</w:t>
      </w:r>
      <w:r w:rsidR="00DF5D5F" w:rsidRPr="002F1025">
        <w:rPr>
          <w:rFonts w:ascii="Cambria" w:hAnsi="Cambria"/>
          <w:b/>
          <w:sz w:val="22"/>
          <w:szCs w:val="22"/>
        </w:rPr>
        <w:t>-</w:t>
      </w:r>
      <w:r w:rsidRPr="002F1025">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A70FDC3" w:rsidR="00C57FA5" w:rsidRPr="00EF070D" w:rsidRDefault="00C57FA5">
      <w:pPr>
        <w:jc w:val="both"/>
        <w:rPr>
          <w:rFonts w:ascii="Cambria" w:hAnsi="Cambria"/>
          <w:bCs/>
          <w:sz w:val="22"/>
          <w:szCs w:val="22"/>
        </w:rPr>
      </w:pPr>
      <w:r w:rsidRPr="00EF070D">
        <w:rPr>
          <w:rFonts w:ascii="Cambria" w:hAnsi="Cambria"/>
          <w:bCs/>
          <w:sz w:val="22"/>
          <w:szCs w:val="22"/>
        </w:rPr>
        <w:t xml:space="preserve">A települési önkormányzat a meghozott döntéséről és annak indokáról </w:t>
      </w:r>
      <w:r w:rsidR="00EF070D" w:rsidRPr="00EF070D">
        <w:rPr>
          <w:rFonts w:ascii="Cambria" w:hAnsi="Cambria"/>
          <w:bCs/>
          <w:sz w:val="22"/>
          <w:szCs w:val="22"/>
        </w:rPr>
        <w:t>2025. január 7.</w:t>
      </w:r>
      <w:r w:rsidR="00F92EB2" w:rsidRPr="00EF070D">
        <w:rPr>
          <w:rFonts w:ascii="Cambria" w:hAnsi="Cambria"/>
          <w:bCs/>
          <w:sz w:val="22"/>
          <w:szCs w:val="22"/>
        </w:rPr>
        <w:t xml:space="preserve"> napjá</w:t>
      </w:r>
      <w:r w:rsidRPr="00EF070D">
        <w:rPr>
          <w:rFonts w:ascii="Cambria" w:hAnsi="Cambria"/>
          <w:bCs/>
          <w:sz w:val="22"/>
          <w:szCs w:val="22"/>
        </w:rPr>
        <w:t>ig az EPER-Bursa rendszeren keresztül elektronikusan vagy postai úton küldött levélben értesíti a pályázókat.</w:t>
      </w:r>
    </w:p>
    <w:p w14:paraId="49B34E9E" w14:textId="77777777" w:rsidR="00C57FA5" w:rsidRPr="00EF070D" w:rsidRDefault="00C57FA5">
      <w:pPr>
        <w:jc w:val="both"/>
        <w:rPr>
          <w:rFonts w:ascii="Cambria" w:hAnsi="Cambria"/>
          <w:sz w:val="22"/>
          <w:szCs w:val="22"/>
        </w:rPr>
      </w:pPr>
    </w:p>
    <w:p w14:paraId="5EB96C8A" w14:textId="3844811D" w:rsidR="00C075F8" w:rsidRPr="00EF070D" w:rsidRDefault="00C075F8" w:rsidP="00C075F8">
      <w:pPr>
        <w:jc w:val="both"/>
        <w:rPr>
          <w:rFonts w:ascii="Cambria" w:hAnsi="Cambria"/>
          <w:sz w:val="22"/>
          <w:szCs w:val="22"/>
        </w:rPr>
      </w:pPr>
      <w:r w:rsidRPr="00EF070D">
        <w:rPr>
          <w:rFonts w:ascii="Cambria" w:hAnsi="Cambria"/>
          <w:sz w:val="22"/>
          <w:szCs w:val="22"/>
        </w:rPr>
        <w:t>A</w:t>
      </w:r>
      <w:r w:rsidR="00DF5D5F" w:rsidRPr="00EF070D">
        <w:rPr>
          <w:rFonts w:ascii="Cambria" w:hAnsi="Cambria"/>
          <w:sz w:val="22"/>
          <w:szCs w:val="22"/>
        </w:rPr>
        <w:t>z</w:t>
      </w:r>
      <w:r w:rsidRPr="00EF070D">
        <w:rPr>
          <w:rFonts w:ascii="Cambria" w:hAnsi="Cambria"/>
          <w:sz w:val="22"/>
          <w:szCs w:val="22"/>
        </w:rPr>
        <w:t xml:space="preserve"> </w:t>
      </w:r>
      <w:r w:rsidR="00343DF8" w:rsidRPr="00EF070D">
        <w:rPr>
          <w:rFonts w:ascii="Cambria" w:hAnsi="Cambria"/>
          <w:sz w:val="22"/>
          <w:szCs w:val="22"/>
        </w:rPr>
        <w:t>NKTK</w:t>
      </w:r>
      <w:r w:rsidRPr="00EF070D">
        <w:rPr>
          <w:rFonts w:ascii="Cambria" w:hAnsi="Cambria"/>
          <w:sz w:val="22"/>
          <w:szCs w:val="22"/>
        </w:rPr>
        <w:t xml:space="preserve"> az önkormányzati döntési listák érkeztetését követően </w:t>
      </w:r>
      <w:r w:rsidR="00B2174C" w:rsidRPr="00EF070D">
        <w:rPr>
          <w:rFonts w:ascii="Cambria" w:hAnsi="Cambria"/>
          <w:sz w:val="22"/>
          <w:szCs w:val="22"/>
        </w:rPr>
        <w:t>202</w:t>
      </w:r>
      <w:r w:rsidR="00BF544E" w:rsidRPr="00EF070D">
        <w:rPr>
          <w:rFonts w:ascii="Cambria" w:hAnsi="Cambria"/>
          <w:sz w:val="22"/>
          <w:szCs w:val="22"/>
        </w:rPr>
        <w:t>5</w:t>
      </w:r>
      <w:r w:rsidRPr="00EF070D">
        <w:rPr>
          <w:rFonts w:ascii="Cambria" w:hAnsi="Cambria"/>
          <w:sz w:val="22"/>
          <w:szCs w:val="22"/>
        </w:rPr>
        <w:t xml:space="preserve">. </w:t>
      </w:r>
      <w:r w:rsidR="00EF070D" w:rsidRPr="00EF070D">
        <w:rPr>
          <w:rFonts w:ascii="Cambria" w:hAnsi="Cambria"/>
          <w:sz w:val="22"/>
          <w:szCs w:val="22"/>
        </w:rPr>
        <w:t xml:space="preserve">február </w:t>
      </w:r>
      <w:r w:rsidR="00B2174C" w:rsidRPr="00EF070D">
        <w:rPr>
          <w:rFonts w:ascii="Cambria" w:hAnsi="Cambria"/>
          <w:sz w:val="22"/>
          <w:szCs w:val="22"/>
        </w:rPr>
        <w:t>1</w:t>
      </w:r>
      <w:r w:rsidR="00D74ADC" w:rsidRPr="00EF070D">
        <w:rPr>
          <w:rFonts w:ascii="Cambria" w:hAnsi="Cambria"/>
          <w:sz w:val="22"/>
          <w:szCs w:val="22"/>
        </w:rPr>
        <w:t>7</w:t>
      </w:r>
      <w:r w:rsidR="00DC38F6" w:rsidRPr="00EF070D">
        <w:rPr>
          <w:rFonts w:ascii="Cambria" w:hAnsi="Cambria"/>
          <w:sz w:val="22"/>
          <w:szCs w:val="22"/>
        </w:rPr>
        <w:t>. napjá</w:t>
      </w:r>
      <w:r w:rsidRPr="00EF070D">
        <w:rPr>
          <w:rFonts w:ascii="Cambria" w:hAnsi="Cambria"/>
          <w:sz w:val="22"/>
          <w:szCs w:val="22"/>
        </w:rPr>
        <w:t>ig értesíti a települési önkormányzatok által nem támogatott pályázókat az önkormányzati döntésről</w:t>
      </w:r>
      <w:r w:rsidRPr="00EF070D">
        <w:rPr>
          <w:rFonts w:ascii="Cambria" w:hAnsi="Cambria"/>
          <w:bCs/>
          <w:sz w:val="22"/>
          <w:szCs w:val="22"/>
        </w:rPr>
        <w:t xml:space="preserve"> az EPER-Bursa rendszeren keresztül</w:t>
      </w:r>
      <w:r w:rsidRPr="00EF070D">
        <w:rPr>
          <w:rFonts w:ascii="Cambria" w:hAnsi="Cambria"/>
          <w:sz w:val="22"/>
          <w:szCs w:val="22"/>
        </w:rPr>
        <w:t>.</w:t>
      </w:r>
    </w:p>
    <w:p w14:paraId="0CC40F7D" w14:textId="77777777" w:rsidR="00D7269A" w:rsidRPr="00EF070D" w:rsidRDefault="00D7269A">
      <w:pPr>
        <w:jc w:val="both"/>
        <w:rPr>
          <w:rFonts w:ascii="Cambria" w:hAnsi="Cambria"/>
          <w:sz w:val="22"/>
          <w:szCs w:val="22"/>
        </w:rPr>
      </w:pPr>
    </w:p>
    <w:p w14:paraId="7EDBDF1B" w14:textId="3DFFA230" w:rsidR="00C57FA5" w:rsidRPr="00EF070D" w:rsidRDefault="00C57FA5">
      <w:pPr>
        <w:jc w:val="both"/>
        <w:rPr>
          <w:rFonts w:ascii="Cambria" w:hAnsi="Cambria"/>
          <w:sz w:val="22"/>
          <w:szCs w:val="22"/>
        </w:rPr>
      </w:pPr>
      <w:r w:rsidRPr="00EF070D">
        <w:rPr>
          <w:rFonts w:ascii="Cambria" w:hAnsi="Cambria"/>
          <w:bCs/>
          <w:sz w:val="22"/>
          <w:szCs w:val="22"/>
        </w:rPr>
        <w:t>A</w:t>
      </w:r>
      <w:r w:rsidR="00DF5D5F" w:rsidRPr="00EF070D">
        <w:rPr>
          <w:rFonts w:ascii="Cambria" w:hAnsi="Cambria"/>
          <w:bCs/>
          <w:sz w:val="22"/>
          <w:szCs w:val="22"/>
        </w:rPr>
        <w:t>z</w:t>
      </w:r>
      <w:r w:rsidRPr="00EF070D">
        <w:rPr>
          <w:rFonts w:ascii="Cambria" w:hAnsi="Cambria"/>
          <w:bCs/>
          <w:sz w:val="22"/>
          <w:szCs w:val="22"/>
        </w:rPr>
        <w:t xml:space="preserve"> </w:t>
      </w:r>
      <w:r w:rsidR="00343DF8" w:rsidRPr="00EF070D">
        <w:rPr>
          <w:rFonts w:ascii="Cambria" w:hAnsi="Cambria"/>
          <w:bCs/>
          <w:sz w:val="22"/>
          <w:szCs w:val="22"/>
        </w:rPr>
        <w:t>NKTK</w:t>
      </w:r>
      <w:r w:rsidRPr="00EF070D">
        <w:rPr>
          <w:rFonts w:ascii="Cambria" w:hAnsi="Cambria"/>
          <w:bCs/>
          <w:sz w:val="22"/>
          <w:szCs w:val="22"/>
        </w:rPr>
        <w:t xml:space="preserve"> az elbírálás ellenőrzését és az intézményi ösztöndíjrészek megállapítását követően </w:t>
      </w:r>
      <w:r w:rsidR="00B2174C" w:rsidRPr="00EF070D">
        <w:rPr>
          <w:rFonts w:ascii="Cambria" w:hAnsi="Cambria"/>
          <w:bCs/>
          <w:sz w:val="22"/>
          <w:szCs w:val="22"/>
        </w:rPr>
        <w:t>202</w:t>
      </w:r>
      <w:r w:rsidR="00BF544E" w:rsidRPr="00EF070D">
        <w:rPr>
          <w:rFonts w:ascii="Cambria" w:hAnsi="Cambria"/>
          <w:bCs/>
          <w:sz w:val="22"/>
          <w:szCs w:val="22"/>
        </w:rPr>
        <w:t>5</w:t>
      </w:r>
      <w:r w:rsidRPr="00EF070D">
        <w:rPr>
          <w:rFonts w:ascii="Cambria" w:hAnsi="Cambria"/>
          <w:bCs/>
          <w:sz w:val="22"/>
          <w:szCs w:val="22"/>
        </w:rPr>
        <w:t xml:space="preserve">. március </w:t>
      </w:r>
      <w:r w:rsidR="00CB6232" w:rsidRPr="00EF070D">
        <w:rPr>
          <w:rFonts w:ascii="Cambria" w:hAnsi="Cambria"/>
          <w:bCs/>
          <w:sz w:val="22"/>
          <w:szCs w:val="22"/>
        </w:rPr>
        <w:t>12</w:t>
      </w:r>
      <w:r w:rsidR="00DC38F6" w:rsidRPr="00EF070D">
        <w:rPr>
          <w:rFonts w:ascii="Cambria" w:hAnsi="Cambria"/>
          <w:bCs/>
          <w:sz w:val="22"/>
          <w:szCs w:val="22"/>
        </w:rPr>
        <w:t>. napjá</w:t>
      </w:r>
      <w:r w:rsidRPr="00EF070D">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EF070D">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64F9195B"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D60FEC">
        <w:rPr>
          <w:rFonts w:ascii="Cambria" w:hAnsi="Cambria"/>
          <w:sz w:val="22"/>
          <w:szCs w:val="22"/>
        </w:rPr>
        <w:t>4</w:t>
      </w:r>
      <w:r w:rsidRPr="00710DE4">
        <w:rPr>
          <w:rFonts w:ascii="Cambria" w:hAnsi="Cambria"/>
          <w:sz w:val="22"/>
          <w:szCs w:val="22"/>
        </w:rPr>
        <w:t>/</w:t>
      </w:r>
      <w:r w:rsidR="00B2174C" w:rsidRPr="00710DE4">
        <w:rPr>
          <w:rFonts w:ascii="Cambria" w:hAnsi="Cambria"/>
          <w:sz w:val="22"/>
          <w:szCs w:val="22"/>
        </w:rPr>
        <w:t>202</w:t>
      </w:r>
      <w:r w:rsidR="00D60FEC">
        <w:rPr>
          <w:rFonts w:ascii="Cambria" w:hAnsi="Cambria"/>
          <w:sz w:val="22"/>
          <w:szCs w:val="22"/>
        </w:rPr>
        <w:t>5</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710DE4">
        <w:rPr>
          <w:rFonts w:ascii="Cambria" w:hAnsi="Cambria"/>
          <w:sz w:val="22"/>
          <w:szCs w:val="22"/>
        </w:rPr>
        <w:t>véghatáridejének</w:t>
      </w:r>
      <w:proofErr w:type="spellEnd"/>
      <w:r w:rsidRPr="00710DE4">
        <w:rPr>
          <w:rFonts w:ascii="Cambria" w:hAnsi="Cambria"/>
          <w:sz w:val="22"/>
          <w:szCs w:val="22"/>
        </w:rPr>
        <w:t xml:space="preserve">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3D282824"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max. 5 hónap (a továbbiakban Bursa tanulmányi félév), a 202</w:t>
      </w:r>
      <w:r w:rsidR="00BF544E">
        <w:rPr>
          <w:rFonts w:ascii="Cambria" w:hAnsi="Cambria" w:cs="Arial"/>
          <w:sz w:val="22"/>
          <w:szCs w:val="22"/>
        </w:rPr>
        <w:t>4</w:t>
      </w:r>
      <w:r w:rsidR="00EA066D" w:rsidRPr="00EA066D">
        <w:rPr>
          <w:rFonts w:ascii="Cambria" w:hAnsi="Cambria" w:cs="Arial"/>
          <w:sz w:val="22"/>
          <w:szCs w:val="22"/>
        </w:rPr>
        <w:t>/202</w:t>
      </w:r>
      <w:r w:rsidR="00BF544E">
        <w:rPr>
          <w:rFonts w:ascii="Cambria" w:hAnsi="Cambria" w:cs="Arial"/>
          <w:sz w:val="22"/>
          <w:szCs w:val="22"/>
        </w:rPr>
        <w:t>5</w:t>
      </w:r>
      <w:r w:rsidR="00EA066D" w:rsidRPr="00EA066D">
        <w:rPr>
          <w:rFonts w:ascii="Cambria" w:hAnsi="Cambria" w:cs="Arial"/>
          <w:sz w:val="22"/>
          <w:szCs w:val="22"/>
        </w:rPr>
        <w:t>. tanév második féléve és a 202</w:t>
      </w:r>
      <w:r w:rsidR="00BF544E">
        <w:rPr>
          <w:rFonts w:ascii="Cambria" w:hAnsi="Cambria" w:cs="Arial"/>
          <w:sz w:val="22"/>
          <w:szCs w:val="22"/>
        </w:rPr>
        <w:t>5</w:t>
      </w:r>
      <w:r w:rsidR="00EA066D" w:rsidRPr="00EA066D">
        <w:rPr>
          <w:rFonts w:ascii="Cambria" w:hAnsi="Cambria" w:cs="Arial"/>
          <w:sz w:val="22"/>
          <w:szCs w:val="22"/>
        </w:rPr>
        <w:t>/202</w:t>
      </w:r>
      <w:r w:rsidR="00BF544E">
        <w:rPr>
          <w:rFonts w:ascii="Cambria" w:hAnsi="Cambria" w:cs="Arial"/>
          <w:sz w:val="22"/>
          <w:szCs w:val="22"/>
        </w:rPr>
        <w:t>6</w:t>
      </w:r>
      <w:r w:rsidR="00EA066D" w:rsidRPr="00EA066D">
        <w:rPr>
          <w:rFonts w:ascii="Cambria" w:hAnsi="Cambria" w:cs="Arial"/>
          <w:sz w:val="22"/>
          <w:szCs w:val="22"/>
        </w:rPr>
        <w:t>.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w:t>
      </w:r>
      <w:proofErr w:type="spellStart"/>
      <w:r w:rsidRPr="00710DE4">
        <w:rPr>
          <w:rFonts w:ascii="Cambria" w:hAnsi="Cambria"/>
          <w:sz w:val="22"/>
          <w:szCs w:val="22"/>
        </w:rPr>
        <w:t>újracsoportosítja</w:t>
      </w:r>
      <w:proofErr w:type="spellEnd"/>
      <w:r w:rsidRPr="00710DE4">
        <w:rPr>
          <w:rFonts w:ascii="Cambria" w:hAnsi="Cambria"/>
          <w:sz w:val="22"/>
          <w:szCs w:val="22"/>
        </w:rPr>
        <w:t xml:space="preserve">, majd a jogosult hallgatók után </w:t>
      </w:r>
      <w:proofErr w:type="spellStart"/>
      <w:r w:rsidRPr="00710DE4">
        <w:rPr>
          <w:rFonts w:ascii="Cambria" w:hAnsi="Cambria"/>
          <w:sz w:val="22"/>
          <w:szCs w:val="22"/>
        </w:rPr>
        <w:t>továbbutalja</w:t>
      </w:r>
      <w:proofErr w:type="spellEnd"/>
      <w:r w:rsidRPr="00710DE4">
        <w:rPr>
          <w:rFonts w:ascii="Cambria" w:hAnsi="Cambria"/>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4898D4DB"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BF544E">
        <w:rPr>
          <w:rFonts w:ascii="Cambria" w:hAnsi="Cambria"/>
          <w:b/>
          <w:sz w:val="22"/>
          <w:szCs w:val="22"/>
        </w:rPr>
        <w:t>5</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proofErr w:type="spellStart"/>
      <w:r w:rsidR="005C0C64" w:rsidRPr="003057B8">
        <w:rPr>
          <w:rFonts w:ascii="Cambria" w:hAnsi="Cambria"/>
          <w:sz w:val="22"/>
          <w:szCs w:val="22"/>
        </w:rPr>
        <w:t>Szjatv</w:t>
      </w:r>
      <w:proofErr w:type="spellEnd"/>
      <w:r w:rsidR="005C0C64" w:rsidRPr="003057B8">
        <w:rPr>
          <w:rFonts w:ascii="Cambria" w:hAnsi="Cambria"/>
          <w:sz w:val="22"/>
          <w:szCs w:val="22"/>
        </w:rPr>
        <w:t>.</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0"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1"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sectPr w:rsidR="00C57FA5" w:rsidRPr="003057B8" w:rsidSect="007172D9">
      <w:headerReference w:type="default" r:id="rId12"/>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D78E8" w14:textId="77777777" w:rsidR="00526C33" w:rsidRDefault="00526C33" w:rsidP="002B7428">
      <w:r>
        <w:separator/>
      </w:r>
    </w:p>
  </w:endnote>
  <w:endnote w:type="continuationSeparator" w:id="0">
    <w:p w14:paraId="300FE627" w14:textId="77777777" w:rsidR="00526C33" w:rsidRDefault="00526C33"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99784941"/>
      <w:docPartObj>
        <w:docPartGallery w:val="Page Numbers (Bottom of Page)"/>
        <w:docPartUnique/>
      </w:docPartObj>
    </w:sdtPr>
    <w:sdtEndPr>
      <w:rPr>
        <w:rFonts w:ascii="Arial" w:hAnsi="Arial" w:cs="Arial"/>
      </w:rPr>
    </w:sdtEndPr>
    <w:sdtContent>
      <w:p w14:paraId="286CAB90" w14:textId="253EEA7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D66907">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97714" w14:textId="77777777" w:rsidR="00526C33" w:rsidRDefault="00526C33" w:rsidP="002B7428">
      <w:r>
        <w:separator/>
      </w:r>
    </w:p>
  </w:footnote>
  <w:footnote w:type="continuationSeparator" w:id="0">
    <w:p w14:paraId="4AB77565" w14:textId="77777777" w:rsidR="00526C33" w:rsidRDefault="00526C33" w:rsidP="002B7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62A8F" w14:textId="2C4017A0" w:rsidR="0066683A" w:rsidRPr="00A34EFB" w:rsidRDefault="00630621" w:rsidP="00A34EFB">
    <w:pPr>
      <w:pStyle w:val="lfej"/>
      <w:jc w:val="right"/>
      <w:rPr>
        <w:rFonts w:ascii="Cambria" w:hAnsi="Cambria"/>
      </w:rPr>
    </w:pPr>
    <w:r>
      <w:rPr>
        <w:rFonts w:ascii="Cambria" w:hAnsi="Cambria" w:cs="Arial"/>
        <w:iCs/>
        <w:sz w:val="22"/>
        <w:szCs w:val="22"/>
      </w:rPr>
      <w:t>„</w:t>
    </w:r>
    <w:r w:rsidR="0066683A" w:rsidRPr="00A34EFB">
      <w:rPr>
        <w:rFonts w:ascii="Cambria" w:hAnsi="Cambria" w:cs="Arial"/>
        <w:iCs/>
        <w:sz w:val="22"/>
        <w:szCs w:val="22"/>
      </w:rPr>
      <w:t>Bursa Hungarica</w:t>
    </w:r>
    <w:r w:rsidR="0066683A" w:rsidRPr="00A34EFB">
      <w:rPr>
        <w:rFonts w:ascii="Cambria" w:hAnsi="Cambria" w:cs="Arial"/>
        <w:sz w:val="22"/>
        <w:szCs w:val="22"/>
      </w:rPr>
      <w:t xml:space="preserve"> Felsőoktatási Önkormányzati Ösztöndíjrendszer 2025. évi pályázati eljárásrendje -</w:t>
    </w:r>
    <w:r w:rsidR="00A34EFB">
      <w:rPr>
        <w:rFonts w:ascii="Cambria" w:hAnsi="Cambria" w:cs="Arial"/>
        <w:sz w:val="22"/>
        <w:szCs w:val="22"/>
      </w:rPr>
      <w:t xml:space="preserve"> </w:t>
    </w:r>
    <w:r w:rsidR="0066683A" w:rsidRPr="00A34EFB">
      <w:rPr>
        <w:rFonts w:ascii="Cambria" w:hAnsi="Cambria" w:cs="Arial"/>
        <w:sz w:val="22"/>
        <w:szCs w:val="22"/>
      </w:rPr>
      <w:t>Általános Szerződési Feltételek a csatlakozó önkormányzatok számára</w:t>
    </w:r>
    <w:r>
      <w:rPr>
        <w:rFonts w:ascii="Cambria" w:hAnsi="Cambria" w:cs="Arial"/>
        <w:sz w:val="22"/>
        <w:szCs w:val="22"/>
      </w:rPr>
      <w:t xml:space="preserve">” </w:t>
    </w:r>
    <w:r w:rsidR="0066683A" w:rsidRPr="00A34EFB">
      <w:rPr>
        <w:rFonts w:ascii="Cambria" w:hAnsi="Cambria" w:cs="Arial"/>
        <w:sz w:val="22"/>
        <w:szCs w:val="22"/>
      </w:rPr>
      <w:t>3. számú melléklete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302009784">
    <w:abstractNumId w:val="3"/>
  </w:num>
  <w:num w:numId="2" w16cid:durableId="6031388">
    <w:abstractNumId w:val="19"/>
  </w:num>
  <w:num w:numId="3" w16cid:durableId="592395364">
    <w:abstractNumId w:val="8"/>
  </w:num>
  <w:num w:numId="4" w16cid:durableId="1307861577">
    <w:abstractNumId w:val="17"/>
  </w:num>
  <w:num w:numId="5" w16cid:durableId="1382972718">
    <w:abstractNumId w:val="18"/>
  </w:num>
  <w:num w:numId="6" w16cid:durableId="88504158">
    <w:abstractNumId w:val="11"/>
  </w:num>
  <w:num w:numId="7" w16cid:durableId="1634364489">
    <w:abstractNumId w:val="2"/>
  </w:num>
  <w:num w:numId="8" w16cid:durableId="2172489">
    <w:abstractNumId w:val="5"/>
  </w:num>
  <w:num w:numId="9" w16cid:durableId="185992421">
    <w:abstractNumId w:val="4"/>
  </w:num>
  <w:num w:numId="10" w16cid:durableId="1245339855">
    <w:abstractNumId w:val="13"/>
  </w:num>
  <w:num w:numId="11" w16cid:durableId="1040402784">
    <w:abstractNumId w:val="16"/>
  </w:num>
  <w:num w:numId="12" w16cid:durableId="149442559">
    <w:abstractNumId w:val="1"/>
  </w:num>
  <w:num w:numId="13" w16cid:durableId="2011759474">
    <w:abstractNumId w:val="7"/>
  </w:num>
  <w:num w:numId="14" w16cid:durableId="1715494719">
    <w:abstractNumId w:val="14"/>
  </w:num>
  <w:num w:numId="15" w16cid:durableId="578562095">
    <w:abstractNumId w:val="9"/>
  </w:num>
  <w:num w:numId="16" w16cid:durableId="1507943847">
    <w:abstractNumId w:val="12"/>
  </w:num>
  <w:num w:numId="17" w16cid:durableId="1345938691">
    <w:abstractNumId w:val="15"/>
  </w:num>
  <w:num w:numId="18" w16cid:durableId="1569344812">
    <w:abstractNumId w:val="10"/>
  </w:num>
  <w:num w:numId="19" w16cid:durableId="1324510505">
    <w:abstractNumId w:val="20"/>
  </w:num>
  <w:num w:numId="20" w16cid:durableId="248277487">
    <w:abstractNumId w:val="6"/>
  </w:num>
  <w:num w:numId="21" w16cid:durableId="145035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A3A"/>
    <w:rsid w:val="00180F54"/>
    <w:rsid w:val="001820C2"/>
    <w:rsid w:val="0018299B"/>
    <w:rsid w:val="00190590"/>
    <w:rsid w:val="00190E01"/>
    <w:rsid w:val="00193801"/>
    <w:rsid w:val="001A0DB9"/>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26C33"/>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5895"/>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96C4D"/>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3B99"/>
    <w:rsid w:val="00BE62FA"/>
    <w:rsid w:val="00BE70C1"/>
    <w:rsid w:val="00BF0305"/>
    <w:rsid w:val="00BF0693"/>
    <w:rsid w:val="00BF2835"/>
    <w:rsid w:val="00BF2B07"/>
    <w:rsid w:val="00BF3487"/>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0FEC"/>
    <w:rsid w:val="00D61B96"/>
    <w:rsid w:val="00D62454"/>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290D"/>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D7006"/>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88DDC98"/>
  <w15:docId w15:val="{4BF323B3-54CF-421A-B7B8-5FF87551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nktk.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8CDF2-561D-4F12-BEAC-1E260046A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3124</Words>
  <Characters>21556</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24631</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DELL</cp:lastModifiedBy>
  <cp:revision>2</cp:revision>
  <cp:lastPrinted>2021-07-30T06:52:00Z</cp:lastPrinted>
  <dcterms:created xsi:type="dcterms:W3CDTF">2024-10-15T06:16:00Z</dcterms:created>
  <dcterms:modified xsi:type="dcterms:W3CDTF">2024-10-15T06:16:00Z</dcterms:modified>
</cp:coreProperties>
</file>